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B40" w:rsidRDefault="00EB7B40" w:rsidP="006C1CC9">
      <w:pPr>
        <w:ind w:firstLine="720"/>
        <w:rPr>
          <w:ins w:id="0" w:author="Owner" w:date="2012-04-02T10:06:00Z"/>
        </w:rPr>
      </w:pPr>
      <w:ins w:id="1" w:author="Owner" w:date="2012-04-02T10:06:00Z">
        <w:r>
          <w:t>Include a descriptive title</w:t>
        </w:r>
      </w:ins>
    </w:p>
    <w:p w:rsidR="00EB7B40" w:rsidRDefault="00EB7B40" w:rsidP="00EB7B40">
      <w:pPr>
        <w:rPr>
          <w:ins w:id="2" w:author="Owner" w:date="2012-04-02T10:06:00Z"/>
        </w:rPr>
        <w:pPrChange w:id="3" w:author="Owner" w:date="2012-04-02T10:07:00Z">
          <w:pPr>
            <w:ind w:firstLine="720"/>
          </w:pPr>
        </w:pPrChange>
      </w:pPr>
    </w:p>
    <w:p w:rsidR="006C1CC9" w:rsidRDefault="006C1CC9" w:rsidP="006C1CC9">
      <w:pPr>
        <w:ind w:firstLine="720"/>
        <w:rPr>
          <w:ins w:id="4" w:author="Owner" w:date="2012-04-02T10:15:00Z"/>
        </w:rPr>
      </w:pPr>
      <w:r>
        <w:t xml:space="preserve">Oak Springs, Iowa </w:t>
      </w:r>
      <w:r w:rsidR="00B317E1">
        <w:t>has decided to redesign a ten</w:t>
      </w:r>
      <w:ins w:id="5" w:author="Owner" w:date="2012-04-02T10:07:00Z">
        <w:r w:rsidR="00EB7B40">
          <w:t>-</w:t>
        </w:r>
      </w:ins>
      <w:del w:id="6" w:author="Owner" w:date="2012-04-02T10:07:00Z">
        <w:r w:rsidR="00B317E1" w:rsidDel="00EB7B40">
          <w:delText xml:space="preserve"> </w:delText>
        </w:r>
      </w:del>
      <w:r w:rsidR="00B317E1">
        <w:t xml:space="preserve">mile stretch of </w:t>
      </w:r>
      <w:proofErr w:type="spellStart"/>
      <w:r w:rsidR="00B317E1">
        <w:t>Ironhorse</w:t>
      </w:r>
      <w:proofErr w:type="spellEnd"/>
      <w:r w:rsidR="00B317E1">
        <w:t xml:space="preserve"> Avenue which is a popular route through the city.</w:t>
      </w:r>
      <w:r w:rsidR="00421FBA">
        <w:t xml:space="preserve">  The town has run into controversy with its residents and is currently unsure of how to handle the project.</w:t>
      </w:r>
      <w:r w:rsidR="00B317E1">
        <w:t xml:space="preserve"> </w:t>
      </w:r>
      <w:r>
        <w:t xml:space="preserve"> </w:t>
      </w:r>
      <w:ins w:id="7" w:author="Owner" w:date="2012-04-02T10:07:00Z">
        <w:r w:rsidR="00EB7B40">
          <w:t>Our committee has</w:t>
        </w:r>
      </w:ins>
      <w:del w:id="8" w:author="Owner" w:date="2012-04-02T10:07:00Z">
        <w:r w:rsidR="00EB337D" w:rsidDel="00EB7B40">
          <w:delText xml:space="preserve">I </w:delText>
        </w:r>
        <w:r w:rsidDel="00EB7B40">
          <w:delText>have</w:delText>
        </w:r>
      </w:del>
      <w:r>
        <w:t xml:space="preserve"> been assigned to address </w:t>
      </w:r>
      <w:commentRangeStart w:id="9"/>
      <w:r>
        <w:t>the</w:t>
      </w:r>
      <w:commentRangeEnd w:id="9"/>
      <w:r w:rsidR="00EB7B40">
        <w:rPr>
          <w:rStyle w:val="CommentReference"/>
        </w:rPr>
        <w:commentReference w:id="9"/>
      </w:r>
      <w:r>
        <w:t xml:space="preserve"> issue</w:t>
      </w:r>
      <w:r w:rsidR="00421FBA">
        <w:t>s</w:t>
      </w:r>
      <w:r>
        <w:t xml:space="preserve"> </w:t>
      </w:r>
      <w:r w:rsidR="00421FBA">
        <w:t>at hand give</w:t>
      </w:r>
      <w:ins w:id="10" w:author="Owner" w:date="2012-04-02T10:07:00Z">
        <w:r w:rsidR="00EB7B40">
          <w:t>n</w:t>
        </w:r>
      </w:ins>
      <w:r w:rsidR="00421FBA">
        <w:t xml:space="preserve"> our recommendations on the subject. </w:t>
      </w:r>
      <w:r>
        <w:t xml:space="preserve"> </w:t>
      </w:r>
    </w:p>
    <w:p w:rsidR="00EB7B40" w:rsidRDefault="00EB7B40" w:rsidP="006C1CC9">
      <w:pPr>
        <w:ind w:firstLine="720"/>
      </w:pPr>
      <w:commentRangeStart w:id="11"/>
      <w:ins w:id="12" w:author="Owner" w:date="2012-04-02T10:15:00Z">
        <w:r>
          <w:t>Amenities</w:t>
        </w:r>
        <w:commentRangeEnd w:id="11"/>
        <w:r>
          <w:rPr>
            <w:rStyle w:val="CommentReference"/>
          </w:rPr>
          <w:commentReference w:id="11"/>
        </w:r>
      </w:ins>
    </w:p>
    <w:p w:rsidR="00B30304" w:rsidRDefault="00421FBA" w:rsidP="008D5FA7">
      <w:pPr>
        <w:ind w:firstLine="720"/>
        <w:rPr>
          <w:ins w:id="13" w:author="Owner" w:date="2012-04-02T10:10:00Z"/>
        </w:rPr>
      </w:pPr>
      <w:r>
        <w:t>For the scenery alongside of Ironhorse Avenue, as a result the popularity vote, we propose to build cement benches</w:t>
      </w:r>
      <w:r w:rsidR="00BC78F6">
        <w:t>,</w:t>
      </w:r>
      <w:r w:rsidR="00EB337D">
        <w:t xml:space="preserve"> plant perennial shrubs</w:t>
      </w:r>
      <w:r w:rsidR="00BC78F6">
        <w:t>, and plant flowering bushes</w:t>
      </w:r>
      <w:r w:rsidR="00EB337D">
        <w:t>.</w:t>
      </w:r>
      <w:r w:rsidR="00BC78F6">
        <w:t xml:space="preserve">  These three are relatively cheap and can add a lot of color to a commuter’s drive.  </w:t>
      </w:r>
      <w:del w:id="14" w:author="Owner" w:date="2012-04-02T10:08:00Z">
        <w:r w:rsidR="00BC78F6" w:rsidDel="00EB7B40">
          <w:delText xml:space="preserve">I </w:delText>
        </w:r>
        <w:commentRangeStart w:id="15"/>
        <w:r w:rsidR="00BC78F6" w:rsidDel="00EB7B40">
          <w:delText>feel</w:delText>
        </w:r>
      </w:del>
      <w:commentRangeEnd w:id="15"/>
      <w:r w:rsidR="00EB7B40">
        <w:rPr>
          <w:rStyle w:val="CommentReference"/>
        </w:rPr>
        <w:commentReference w:id="15"/>
      </w:r>
      <w:del w:id="16" w:author="Owner" w:date="2012-04-02T10:08:00Z">
        <w:r w:rsidR="00BC78F6" w:rsidDel="00EB7B40">
          <w:delText xml:space="preserve"> that</w:delText>
        </w:r>
      </w:del>
      <w:r w:rsidR="00BC78F6">
        <w:t xml:space="preserve"> </w:t>
      </w:r>
      <w:ins w:id="17" w:author="Owner" w:date="2012-04-02T10:08:00Z">
        <w:r w:rsidR="00EB7B40">
          <w:t>S</w:t>
        </w:r>
      </w:ins>
      <w:del w:id="18" w:author="Owner" w:date="2012-04-02T10:08:00Z">
        <w:r w:rsidR="00BC78F6" w:rsidDel="00EB7B40">
          <w:delText>s</w:delText>
        </w:r>
      </w:del>
      <w:r w:rsidR="00BC78F6">
        <w:t>ome Oak trees c</w:t>
      </w:r>
      <w:r w:rsidR="00EB337D">
        <w:t xml:space="preserve">ould be planted as well </w:t>
      </w:r>
      <w:r w:rsidR="008D5FA7">
        <w:t>but keep their numbers limited</w:t>
      </w:r>
      <w:ins w:id="19" w:author="Owner" w:date="2012-04-02T10:09:00Z">
        <w:r w:rsidR="00EB7B40">
          <w:t xml:space="preserve"> </w:t>
        </w:r>
        <w:proofErr w:type="spellStart"/>
        <w:r w:rsidR="00EB7B40">
          <w:t>since</w:t>
        </w:r>
      </w:ins>
      <w:del w:id="20" w:author="Owner" w:date="2012-04-02T10:09:00Z">
        <w:r w:rsidR="008D5FA7" w:rsidDel="00EB7B40">
          <w:delText xml:space="preserve">.  I say this because the </w:delText>
        </w:r>
        <w:r w:rsidR="00BC78F6" w:rsidDel="00EB7B40">
          <w:delText>information I was given</w:delText>
        </w:r>
        <w:r w:rsidR="008D5FA7" w:rsidDel="00EB7B40">
          <w:delText xml:space="preserve"> state</w:delText>
        </w:r>
        <w:r w:rsidR="00BC78F6" w:rsidDel="00EB7B40">
          <w:delText>s</w:delText>
        </w:r>
        <w:r w:rsidR="008D5FA7" w:rsidDel="00EB7B40">
          <w:delText xml:space="preserve"> that </w:delText>
        </w:r>
      </w:del>
      <w:r w:rsidR="008D5FA7">
        <w:t>this</w:t>
      </w:r>
      <w:proofErr w:type="spellEnd"/>
      <w:r w:rsidR="008D5FA7">
        <w:t xml:space="preserve"> is a major roadway and if a major natural disaster should </w:t>
      </w:r>
      <w:ins w:id="21" w:author="Owner" w:date="2012-04-02T10:10:00Z">
        <w:r w:rsidR="00EB7B40">
          <w:t>occur</w:t>
        </w:r>
      </w:ins>
      <w:del w:id="22" w:author="Owner" w:date="2012-04-02T10:10:00Z">
        <w:r w:rsidR="008D5FA7" w:rsidDel="00EB7B40">
          <w:delText>accrue</w:delText>
        </w:r>
      </w:del>
      <w:r w:rsidR="008D5FA7">
        <w:t xml:space="preserve">; emergency vehicles can’t afford to wait for road to be cleared of fallen tree limbs. </w:t>
      </w:r>
      <w:del w:id="23" w:author="Owner" w:date="2012-04-02T10:10:00Z">
        <w:r w:rsidR="008D5FA7" w:rsidDel="00EB7B40">
          <w:delText xml:space="preserve"> </w:delText>
        </w:r>
        <w:r w:rsidR="002E66B8" w:rsidDel="00EB7B40">
          <w:delText xml:space="preserve">I also feel </w:delText>
        </w:r>
        <w:commentRangeStart w:id="24"/>
        <w:r w:rsidR="002E66B8" w:rsidDel="00EB7B40">
          <w:delText>that</w:delText>
        </w:r>
      </w:del>
      <w:commentRangeEnd w:id="24"/>
      <w:r w:rsidR="00EB7B40">
        <w:rPr>
          <w:rStyle w:val="CommentReference"/>
        </w:rPr>
        <w:commentReference w:id="24"/>
      </w:r>
      <w:del w:id="25" w:author="Owner" w:date="2012-04-02T10:10:00Z">
        <w:r w:rsidR="002E66B8" w:rsidDel="00EB7B40">
          <w:delText xml:space="preserve"> </w:delText>
        </w:r>
      </w:del>
      <w:ins w:id="26" w:author="Owner" w:date="2012-04-02T10:10:00Z">
        <w:r w:rsidR="00EB7B40">
          <w:t>T</w:t>
        </w:r>
      </w:ins>
      <w:del w:id="27" w:author="Owner" w:date="2012-04-02T10:10:00Z">
        <w:r w:rsidR="002E66B8" w:rsidDel="00EB7B40">
          <w:delText>t</w:delText>
        </w:r>
      </w:del>
      <w:r w:rsidR="002E66B8">
        <w:t>he fountains would be too costly to install an</w:t>
      </w:r>
      <w:r w:rsidR="00B30304">
        <w:t xml:space="preserve">d </w:t>
      </w:r>
      <w:r w:rsidR="002E66B8">
        <w:t>maintain.</w:t>
      </w:r>
    </w:p>
    <w:p w:rsidR="00EB7B40" w:rsidRDefault="00EB7B40" w:rsidP="008D5FA7">
      <w:pPr>
        <w:ind w:firstLine="720"/>
      </w:pPr>
      <w:ins w:id="28" w:author="Owner" w:date="2012-04-02T10:10:00Z">
        <w:r>
          <w:tab/>
        </w:r>
        <w:r>
          <w:tab/>
        </w:r>
        <w:commentRangeStart w:id="29"/>
        <w:r>
          <w:t>Figure</w:t>
        </w:r>
        <w:commentRangeEnd w:id="29"/>
        <w:r>
          <w:rPr>
            <w:rStyle w:val="CommentReference"/>
          </w:rPr>
          <w:commentReference w:id="29"/>
        </w:r>
        <w:r>
          <w:t xml:space="preserve"> 1</w:t>
        </w:r>
      </w:ins>
    </w:p>
    <w:p w:rsidR="00031D1C" w:rsidRDefault="002E66B8" w:rsidP="008D5FA7">
      <w:pPr>
        <w:ind w:firstLine="720"/>
      </w:pPr>
      <w:r>
        <w:t xml:space="preserve">  </w:t>
      </w:r>
      <w:commentRangeStart w:id="30"/>
      <w:r w:rsidR="00EE3E0F">
        <w:rPr>
          <w:noProof/>
        </w:rPr>
        <w:drawing>
          <wp:inline distT="0" distB="0" distL="0" distR="0">
            <wp:extent cx="3286125" cy="2466975"/>
            <wp:effectExtent l="1905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commentRangeEnd w:id="30"/>
      <w:r w:rsidR="00EB7B40">
        <w:rPr>
          <w:rStyle w:val="CommentReference"/>
        </w:rPr>
        <w:commentReference w:id="30"/>
      </w:r>
    </w:p>
    <w:p w:rsidR="00AC6836" w:rsidRDefault="00CC21EA" w:rsidP="008D5FA7">
      <w:pPr>
        <w:ind w:firstLine="720"/>
        <w:rPr>
          <w:ins w:id="31" w:author="Owner" w:date="2012-04-02T10:13:00Z"/>
        </w:rPr>
      </w:pPr>
      <w:r>
        <w:t xml:space="preserve">To finance this project, I propose </w:t>
      </w:r>
      <w:r w:rsidR="00A54E7E">
        <w:t xml:space="preserve">to use Municipal Bonds, Government Bonds and a slight increase in sales tax.  </w:t>
      </w:r>
      <w:r w:rsidR="00502B9A">
        <w:t>I chose Bonds because these are often used in long term projects and a safe form of investing</w:t>
      </w:r>
      <w:r w:rsidR="00E557C1">
        <w:t xml:space="preserve"> (Investing in Bonds)</w:t>
      </w:r>
      <w:r w:rsidR="00502B9A">
        <w:t xml:space="preserve">.  I also recommend increasing sales tax; because, even though this method will be unpopular, after the Ironhorse Avenue project this new tax can </w:t>
      </w:r>
      <w:del w:id="32" w:author="Owner" w:date="2012-04-02T10:12:00Z">
        <w:r w:rsidR="00502B9A" w:rsidDel="00EB7B40">
          <w:delText>go</w:delText>
        </w:r>
      </w:del>
      <w:r w:rsidR="00502B9A">
        <w:t xml:space="preserve"> help </w:t>
      </w:r>
      <w:del w:id="33" w:author="Owner" w:date="2012-04-02T10:12:00Z">
        <w:r w:rsidR="00502B9A" w:rsidDel="00EB7B40">
          <w:delText>to</w:delText>
        </w:r>
      </w:del>
      <w:r w:rsidR="00502B9A">
        <w:t xml:space="preserve"> fund new projects and help the city with repair </w:t>
      </w:r>
      <w:commentRangeStart w:id="34"/>
      <w:r w:rsidR="00502B9A">
        <w:t>costs</w:t>
      </w:r>
      <w:commentRangeEnd w:id="34"/>
      <w:r w:rsidR="00EB7B40">
        <w:rPr>
          <w:rStyle w:val="CommentReference"/>
        </w:rPr>
        <w:commentReference w:id="34"/>
      </w:r>
      <w:r w:rsidR="00502B9A">
        <w:t>.</w:t>
      </w:r>
      <w:r w:rsidR="00AE0C96">
        <w:t xml:space="preserve">  I wouldn’t try to increase property tax; increasing the sales tax is already a</w:t>
      </w:r>
      <w:r w:rsidR="00AC6836">
        <w:t xml:space="preserve"> </w:t>
      </w:r>
      <w:r w:rsidR="00AE0C96">
        <w:t xml:space="preserve">stretch. </w:t>
      </w:r>
    </w:p>
    <w:p w:rsidR="00EB7B40" w:rsidRDefault="00EB7B40" w:rsidP="008D5FA7">
      <w:pPr>
        <w:ind w:firstLine="720"/>
        <w:rPr>
          <w:ins w:id="35" w:author="Owner" w:date="2012-04-02T10:13:00Z"/>
        </w:rPr>
      </w:pPr>
    </w:p>
    <w:p w:rsidR="00EB7B40" w:rsidRDefault="00EB7B40" w:rsidP="008D5FA7">
      <w:pPr>
        <w:ind w:firstLine="720"/>
        <w:rPr>
          <w:ins w:id="36" w:author="Owner" w:date="2012-04-02T10:13:00Z"/>
        </w:rPr>
      </w:pPr>
    </w:p>
    <w:p w:rsidR="00EB7B40" w:rsidRDefault="00EB7B40" w:rsidP="008D5FA7">
      <w:pPr>
        <w:ind w:firstLine="720"/>
        <w:rPr>
          <w:ins w:id="37" w:author="Owner" w:date="2012-04-02T10:13:00Z"/>
        </w:rPr>
      </w:pPr>
    </w:p>
    <w:p w:rsidR="00EB7B40" w:rsidRDefault="00EB7B40" w:rsidP="008D5FA7">
      <w:pPr>
        <w:ind w:firstLine="720"/>
      </w:pPr>
      <w:ins w:id="38" w:author="Owner" w:date="2012-04-02T10:13:00Z">
        <w:r>
          <w:t>Figure 2</w:t>
        </w:r>
      </w:ins>
    </w:p>
    <w:p w:rsidR="00F903BF" w:rsidRDefault="00AC6836" w:rsidP="008D5FA7">
      <w:pPr>
        <w:ind w:firstLine="720"/>
      </w:pPr>
      <w:r>
        <w:rPr>
          <w:noProof/>
        </w:rPr>
        <w:drawing>
          <wp:inline distT="0" distB="0" distL="0" distR="0">
            <wp:extent cx="2895600" cy="1924050"/>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413F9C" w:rsidRDefault="00413F9C" w:rsidP="008D5FA7">
      <w:pPr>
        <w:ind w:firstLine="720"/>
        <w:rPr>
          <w:ins w:id="39" w:author="Owner" w:date="2012-04-02T10:15:00Z"/>
        </w:rPr>
      </w:pPr>
      <w:del w:id="40" w:author="Owner" w:date="2012-04-02T10:13:00Z">
        <w:r w:rsidDel="00EB7B40">
          <w:delText>The design option I would</w:delText>
        </w:r>
      </w:del>
      <w:ins w:id="41" w:author="Owner" w:date="2012-04-02T10:13:00Z">
        <w:r w:rsidR="00EB7B40">
          <w:t>We</w:t>
        </w:r>
      </w:ins>
      <w:r>
        <w:t xml:space="preserve"> recommend </w:t>
      </w:r>
      <w:del w:id="42" w:author="Owner" w:date="2012-04-02T10:14:00Z">
        <w:r w:rsidDel="00EB7B40">
          <w:delText>would to</w:delText>
        </w:r>
      </w:del>
      <w:r>
        <w:t xml:space="preserve"> creat</w:t>
      </w:r>
      <w:ins w:id="43" w:author="Owner" w:date="2012-04-02T10:14:00Z">
        <w:r w:rsidR="00EB7B40">
          <w:t>ing</w:t>
        </w:r>
      </w:ins>
      <w:del w:id="44" w:author="Owner" w:date="2012-04-02T10:14:00Z">
        <w:r w:rsidDel="00EB7B40">
          <w:delText>e</w:delText>
        </w:r>
      </w:del>
      <w:r>
        <w:t xml:space="preserve"> a four lane road with one sidewalk </w:t>
      </w:r>
      <w:r w:rsidR="00CF296A">
        <w:t>and bike lanes on both sides.</w:t>
      </w:r>
      <w:r w:rsidR="00E82F43">
        <w:t xml:space="preserve">  </w:t>
      </w:r>
      <w:del w:id="45" w:author="Owner" w:date="2012-04-02T10:13:00Z">
        <w:r w:rsidR="00E0786E" w:rsidDel="00EB7B40">
          <w:delText>In order</w:delText>
        </w:r>
      </w:del>
      <w:r w:rsidR="00E0786E">
        <w:t xml:space="preserve"> </w:t>
      </w:r>
      <w:ins w:id="46" w:author="Owner" w:date="2012-04-02T10:13:00Z">
        <w:r w:rsidR="00EB7B40">
          <w:t>T</w:t>
        </w:r>
      </w:ins>
      <w:del w:id="47" w:author="Owner" w:date="2012-04-02T10:13:00Z">
        <w:r w:rsidR="00E0786E" w:rsidDel="00EB7B40">
          <w:delText>t</w:delText>
        </w:r>
      </w:del>
      <w:r w:rsidR="00E0786E">
        <w:t xml:space="preserve">o cut costs </w:t>
      </w:r>
      <w:del w:id="48" w:author="Owner" w:date="2012-04-02T10:14:00Z">
        <w:r w:rsidR="00E0786E" w:rsidDel="00EB7B40">
          <w:delText>I feel that</w:delText>
        </w:r>
      </w:del>
      <w:r w:rsidR="00E0786E">
        <w:t xml:space="preserve"> only one side walk is needed and with a bike lane there is less chance of bikers running over those who are walking.  If two bike lanes become expensive; one bike lane will be satisfactory but this road needs at least one.  According to Bicycling</w:t>
      </w:r>
      <w:r w:rsidR="009E78DD">
        <w:t>info.org: 618 bikers in 2009 were killed in vehicle collisions.  Let’s not have any in Oak Springs.</w:t>
      </w:r>
    </w:p>
    <w:p w:rsidR="00EB7B40" w:rsidRDefault="00EB7B40" w:rsidP="008D5FA7">
      <w:pPr>
        <w:ind w:firstLine="720"/>
      </w:pPr>
      <w:ins w:id="49" w:author="Owner" w:date="2012-04-02T10:15:00Z">
        <w:r>
          <w:t>Bird Sanctuary</w:t>
        </w:r>
      </w:ins>
    </w:p>
    <w:p w:rsidR="00CF296A" w:rsidRDefault="00EB7B40" w:rsidP="008D5FA7">
      <w:pPr>
        <w:ind w:firstLine="720"/>
      </w:pPr>
      <w:ins w:id="50" w:author="Owner" w:date="2012-04-02T10:14:00Z">
        <w:r>
          <w:t>We</w:t>
        </w:r>
      </w:ins>
      <w:del w:id="51" w:author="Owner" w:date="2012-04-02T10:14:00Z">
        <w:r w:rsidR="003E4A2A" w:rsidDel="00EB7B40">
          <w:delText>I currently</w:delText>
        </w:r>
      </w:del>
      <w:r w:rsidR="003E4A2A">
        <w:t xml:space="preserve"> don’t have enough data on whether to move the Bird Sanctuary or to keep it where it is.  If this Bird Sanctuary is a popular attraction or desperately in need of updates; I would give the okay to move it to the new location.</w:t>
      </w:r>
      <w:r w:rsidR="00AB0230">
        <w:t xml:space="preserve">  The price of sunflower seeds is currently going up and will continue according to Backyardchirper.com, so if the building is moved, I suggest moving the building to a place with enough room to allow for the bird keepers to grow their own seed and reduce their cost.</w:t>
      </w:r>
      <w:r w:rsidR="003E4A2A">
        <w:t xml:space="preserve">  If however, this sanctuary isn’t a major attraction; I would advise to keep it where it is.  If the building left in current location, I would suggest building a sound barrier wall to prevent the vehicle noise from disturbing the birds.</w:t>
      </w:r>
    </w:p>
    <w:p w:rsidR="000B3D0A" w:rsidRPr="00190ACA" w:rsidRDefault="00D62BF1">
      <w:pPr>
        <w:rPr>
          <w:rFonts w:cstheme="minorHAnsi"/>
        </w:rPr>
      </w:pPr>
      <w:r>
        <w:tab/>
        <w:t>This is ten</w:t>
      </w:r>
      <w:ins w:id="52" w:author="Owner" w:date="2012-04-02T10:15:00Z">
        <w:r w:rsidR="00EB7B40">
          <w:t>-</w:t>
        </w:r>
      </w:ins>
      <w:del w:id="53" w:author="Owner" w:date="2012-04-02T10:15:00Z">
        <w:r w:rsidDel="00EB7B40">
          <w:delText xml:space="preserve"> </w:delText>
        </w:r>
      </w:del>
      <w:r>
        <w:t xml:space="preserve">mile stretch with only one bus stop in the middle; this means the people have to walk five miles either way just to get to this bus stop.  I propose to add </w:t>
      </w:r>
      <w:r w:rsidR="000B3D0A">
        <w:t>two more</w:t>
      </w:r>
      <w:r>
        <w:t xml:space="preserve"> </w:t>
      </w:r>
      <w:r w:rsidR="005F34C1">
        <w:t>bus stop</w:t>
      </w:r>
      <w:r w:rsidR="000B3D0A">
        <w:t>s</w:t>
      </w:r>
      <w:bookmarkStart w:id="54" w:name="_GoBack"/>
      <w:bookmarkEnd w:id="54"/>
      <w:r w:rsidR="000B3D0A">
        <w:t>: One at both ends of the street and one in the middle.  This will reduce walking time and increase the convenience of using the bus which will help to reduce our ecological footprint on our planet.</w:t>
      </w:r>
      <w:r w:rsidR="00190ACA">
        <w:t xml:space="preserve">  </w:t>
      </w:r>
      <w:r w:rsidR="00190ACA" w:rsidRPr="00190ACA">
        <w:rPr>
          <w:rFonts w:cstheme="minorHAnsi"/>
        </w:rPr>
        <w:t>“</w:t>
      </w:r>
      <w:r w:rsidR="00190ACA" w:rsidRPr="00190ACA">
        <w:rPr>
          <w:rFonts w:cstheme="minorHAnsi"/>
          <w:color w:val="1E1E1E"/>
        </w:rPr>
        <w:t>The American Public Transit Association claims that public transit saves an estimated 1.4 billion gallons of gas annually, which translates into about 14 million tons of CO2</w:t>
      </w:r>
      <w:ins w:id="55" w:author="Owner" w:date="2012-04-02T10:16:00Z">
        <w:r w:rsidR="00EB7B40">
          <w:rPr>
            <w:rFonts w:cstheme="minorHAnsi"/>
            <w:color w:val="1E1E1E"/>
          </w:rPr>
          <w:t>”</w:t>
        </w:r>
        <w:r w:rsidR="00EB7B40">
          <w:rPr>
            <w:rFonts w:cstheme="minorHAnsi"/>
            <w:color w:val="1E1E1E"/>
          </w:rPr>
          <w:t xml:space="preserve"> </w:t>
        </w:r>
      </w:ins>
      <w:del w:id="56" w:author="Owner" w:date="2012-04-02T10:16:00Z">
        <w:r w:rsidR="00190ACA" w:rsidRPr="00190ACA" w:rsidDel="00EB7B40">
          <w:rPr>
            <w:rFonts w:cstheme="minorHAnsi"/>
            <w:color w:val="1E1E1E"/>
          </w:rPr>
          <w:delText>.</w:delText>
        </w:r>
      </w:del>
      <w:r w:rsidR="00190ACA">
        <w:rPr>
          <w:rFonts w:cstheme="minorHAnsi"/>
          <w:color w:val="1E1E1E"/>
        </w:rPr>
        <w:t>(Rubin)</w:t>
      </w:r>
      <w:ins w:id="57" w:author="Owner" w:date="2012-04-02T10:16:00Z">
        <w:r w:rsidR="00EB7B40">
          <w:rPr>
            <w:rFonts w:cstheme="minorHAnsi"/>
            <w:color w:val="1E1E1E"/>
          </w:rPr>
          <w:t>.</w:t>
        </w:r>
      </w:ins>
      <w:del w:id="58" w:author="Owner" w:date="2012-04-02T10:16:00Z">
        <w:r w:rsidR="00190ACA" w:rsidRPr="00190ACA" w:rsidDel="00EB7B40">
          <w:rPr>
            <w:rFonts w:cstheme="minorHAnsi"/>
            <w:color w:val="1E1E1E"/>
          </w:rPr>
          <w:delText>”</w:delText>
        </w:r>
      </w:del>
    </w:p>
    <w:p w:rsidR="00F903BF" w:rsidRDefault="000B3D0A">
      <w:r>
        <w:tab/>
      </w:r>
      <w:r w:rsidR="008D0E3F">
        <w:t>I have given these suggestions based on the issues that were made known to me.  If the city council finds a new issue or has any new information please submit it and I will give the council a revised proposal.</w:t>
      </w:r>
      <w:r w:rsidR="00F903BF">
        <w:br w:type="page"/>
      </w:r>
    </w:p>
    <w:p w:rsidR="00F903BF" w:rsidRDefault="00F903BF" w:rsidP="00F903BF">
      <w:pPr>
        <w:ind w:firstLine="720"/>
        <w:jc w:val="center"/>
      </w:pPr>
      <w:r>
        <w:lastRenderedPageBreak/>
        <w:t>Works Cited</w:t>
      </w:r>
    </w:p>
    <w:p w:rsidR="00AB0230" w:rsidRDefault="00154C57" w:rsidP="00154C57">
      <w:pPr>
        <w:pStyle w:val="citation"/>
        <w:rPr>
          <w:rFonts w:asciiTheme="minorHAnsi" w:hAnsiTheme="minorHAnsi" w:cstheme="minorHAnsi"/>
          <w:sz w:val="22"/>
          <w:szCs w:val="22"/>
        </w:rPr>
      </w:pPr>
      <w:r w:rsidRPr="00154C57">
        <w:rPr>
          <w:rFonts w:asciiTheme="minorHAnsi" w:hAnsiTheme="minorHAnsi" w:cstheme="minorHAnsi"/>
          <w:i/>
          <w:iCs/>
          <w:sz w:val="22"/>
          <w:szCs w:val="22"/>
        </w:rPr>
        <w:t>Bicycling Info</w:t>
      </w:r>
      <w:r w:rsidRPr="00154C57">
        <w:rPr>
          <w:rFonts w:asciiTheme="minorHAnsi" w:hAnsiTheme="minorHAnsi" w:cstheme="minorHAnsi"/>
          <w:sz w:val="22"/>
          <w:szCs w:val="22"/>
        </w:rPr>
        <w:t xml:space="preserve">. U. S. Department of Transportation, </w:t>
      </w:r>
      <w:proofErr w:type="spellStart"/>
      <w:r w:rsidRPr="00154C57">
        <w:rPr>
          <w:rFonts w:asciiTheme="minorHAnsi" w:hAnsiTheme="minorHAnsi" w:cstheme="minorHAnsi"/>
          <w:sz w:val="22"/>
          <w:szCs w:val="22"/>
        </w:rPr>
        <w:t>n.d</w:t>
      </w:r>
      <w:proofErr w:type="spellEnd"/>
      <w:r w:rsidRPr="00154C57">
        <w:rPr>
          <w:rFonts w:asciiTheme="minorHAnsi" w:hAnsiTheme="minorHAnsi" w:cstheme="minorHAnsi"/>
          <w:sz w:val="22"/>
          <w:szCs w:val="22"/>
        </w:rPr>
        <w:t xml:space="preserve">. Web. 28 Mar. 2012. &lt;http://www.bicyclinginfo.org/facts/crash-facts.cfm&gt;. </w:t>
      </w:r>
    </w:p>
    <w:p w:rsidR="00154C57" w:rsidRPr="00AB0230" w:rsidRDefault="00AB0230" w:rsidP="00AB0230">
      <w:pPr>
        <w:spacing w:line="240" w:lineRule="auto"/>
        <w:rPr>
          <w:rFonts w:ascii="Arial" w:eastAsia="Times New Roman" w:hAnsi="Arial" w:cs="Arial"/>
          <w:sz w:val="18"/>
          <w:szCs w:val="18"/>
        </w:rPr>
      </w:pPr>
      <w:r>
        <w:rPr>
          <w:rFonts w:ascii="Arial" w:eastAsia="Times New Roman" w:hAnsi="Arial" w:cs="Arial"/>
          <w:noProof/>
          <w:color w:val="990000"/>
          <w:sz w:val="18"/>
          <w:szCs w:val="18"/>
        </w:rPr>
        <w:drawing>
          <wp:inline distT="0" distB="0" distL="0" distR="0">
            <wp:extent cx="9525" cy="9525"/>
            <wp:effectExtent l="0" t="0" r="0" b="0"/>
            <wp:docPr id="3" name="Picture 1" descr="Calvin College Hekman Library openURL resolver">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lvin College Hekman Library openURL resolver">
                      <a:hlinkClick r:id="rId7"/>
                    </pic:cNvPr>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E75719" w:rsidRDefault="00003D3A" w:rsidP="00F903BF">
      <w:r w:rsidRPr="00003D3A">
        <w:rPr>
          <w:i/>
          <w:iCs/>
        </w:rPr>
        <w:t>Investing in Bonds</w:t>
      </w:r>
      <w:r w:rsidRPr="00003D3A">
        <w:t>.</w:t>
      </w:r>
      <w:r>
        <w:t xml:space="preserve"> </w:t>
      </w:r>
      <w:proofErr w:type="spellStart"/>
      <w:proofErr w:type="gramStart"/>
      <w:r>
        <w:t>Sifma</w:t>
      </w:r>
      <w:proofErr w:type="spellEnd"/>
      <w:r>
        <w:t xml:space="preserve">, </w:t>
      </w:r>
      <w:proofErr w:type="spellStart"/>
      <w:r>
        <w:t>n.d</w:t>
      </w:r>
      <w:proofErr w:type="spellEnd"/>
      <w:r>
        <w:t>. W</w:t>
      </w:r>
      <w:r w:rsidR="00E75719">
        <w:t>eb.</w:t>
      </w:r>
      <w:proofErr w:type="gramEnd"/>
      <w:r w:rsidR="00E75719">
        <w:t xml:space="preserve"> 28 Mar. 2012.  </w:t>
      </w:r>
    </w:p>
    <w:p w:rsidR="00325B5C" w:rsidRDefault="00E75719" w:rsidP="00F903BF">
      <w:r>
        <w:t xml:space="preserve">          </w:t>
      </w:r>
      <w:r w:rsidR="00003D3A">
        <w:t>&lt;</w:t>
      </w:r>
      <w:r w:rsidR="00003D3A" w:rsidRPr="00003D3A">
        <w:t>http://www.investinginbonds.com/learnmore.asp?catid=3&amp;id=50&gt;.</w:t>
      </w:r>
    </w:p>
    <w:p w:rsidR="00325B5C" w:rsidRPr="00AB0230" w:rsidRDefault="00325B5C" w:rsidP="00325B5C">
      <w:pPr>
        <w:pStyle w:val="citation"/>
        <w:rPr>
          <w:rFonts w:asciiTheme="minorHAnsi" w:hAnsiTheme="minorHAnsi" w:cstheme="minorHAnsi"/>
          <w:sz w:val="22"/>
          <w:szCs w:val="22"/>
        </w:rPr>
      </w:pPr>
      <w:r w:rsidRPr="00AB0230">
        <w:rPr>
          <w:rFonts w:asciiTheme="minorHAnsi" w:hAnsiTheme="minorHAnsi" w:cstheme="minorHAnsi"/>
          <w:sz w:val="22"/>
          <w:szCs w:val="22"/>
        </w:rPr>
        <w:t xml:space="preserve">Martinez Jr., Timothy. </w:t>
      </w:r>
      <w:r w:rsidRPr="00AB0230">
        <w:rPr>
          <w:rFonts w:asciiTheme="minorHAnsi" w:hAnsiTheme="minorHAnsi" w:cstheme="minorHAnsi"/>
          <w:i/>
          <w:iCs/>
          <w:sz w:val="22"/>
          <w:szCs w:val="22"/>
        </w:rPr>
        <w:t>Backyard Chirper</w:t>
      </w:r>
      <w:r w:rsidRPr="00AB0230">
        <w:rPr>
          <w:rFonts w:asciiTheme="minorHAnsi" w:hAnsiTheme="minorHAnsi" w:cstheme="minorHAnsi"/>
          <w:sz w:val="22"/>
          <w:szCs w:val="22"/>
        </w:rPr>
        <w:t xml:space="preserve">. </w:t>
      </w:r>
      <w:proofErr w:type="spellStart"/>
      <w:proofErr w:type="gramStart"/>
      <w:r w:rsidRPr="00AB0230">
        <w:rPr>
          <w:rFonts w:asciiTheme="minorHAnsi" w:hAnsiTheme="minorHAnsi" w:cstheme="minorHAnsi"/>
          <w:sz w:val="22"/>
          <w:szCs w:val="22"/>
        </w:rPr>
        <w:t>N.p</w:t>
      </w:r>
      <w:proofErr w:type="spellEnd"/>
      <w:proofErr w:type="gramEnd"/>
      <w:r w:rsidRPr="00AB0230">
        <w:rPr>
          <w:rFonts w:asciiTheme="minorHAnsi" w:hAnsiTheme="minorHAnsi" w:cstheme="minorHAnsi"/>
          <w:sz w:val="22"/>
          <w:szCs w:val="22"/>
        </w:rPr>
        <w:t xml:space="preserve">., 21 Sept. 2011. Web. 28 Mar. 2012. &lt;http://www.backyardchirper.com/blog/rising-sunflower-seed-prices-are-putting-bird-feeders-in-a-quandry/&gt;. </w:t>
      </w:r>
    </w:p>
    <w:p w:rsidR="00F903BF" w:rsidRDefault="00F903BF" w:rsidP="00F903BF"/>
    <w:p w:rsidR="00403DC9" w:rsidRPr="00403DC9" w:rsidRDefault="00403DC9" w:rsidP="00325B5C">
      <w:pPr>
        <w:pStyle w:val="citation"/>
        <w:rPr>
          <w:rFonts w:asciiTheme="minorHAnsi" w:hAnsiTheme="minorHAnsi" w:cstheme="minorHAnsi"/>
          <w:sz w:val="22"/>
          <w:szCs w:val="22"/>
        </w:rPr>
      </w:pPr>
      <w:r w:rsidRPr="00403DC9">
        <w:rPr>
          <w:rFonts w:asciiTheme="minorHAnsi" w:hAnsiTheme="minorHAnsi" w:cstheme="minorHAnsi"/>
          <w:sz w:val="22"/>
          <w:szCs w:val="22"/>
        </w:rPr>
        <w:t xml:space="preserve">Rubin, Thomas, Marcy Lowe, </w:t>
      </w:r>
      <w:proofErr w:type="spellStart"/>
      <w:r w:rsidRPr="00403DC9">
        <w:rPr>
          <w:rFonts w:asciiTheme="minorHAnsi" w:hAnsiTheme="minorHAnsi" w:cstheme="minorHAnsi"/>
          <w:sz w:val="22"/>
          <w:szCs w:val="22"/>
        </w:rPr>
        <w:t>Bengu</w:t>
      </w:r>
      <w:proofErr w:type="spellEnd"/>
      <w:r w:rsidRPr="00403DC9">
        <w:rPr>
          <w:rFonts w:asciiTheme="minorHAnsi" w:hAnsiTheme="minorHAnsi" w:cstheme="minorHAnsi"/>
          <w:sz w:val="22"/>
          <w:szCs w:val="22"/>
        </w:rPr>
        <w:t xml:space="preserve"> </w:t>
      </w:r>
      <w:proofErr w:type="spellStart"/>
      <w:r w:rsidRPr="00403DC9">
        <w:rPr>
          <w:rFonts w:asciiTheme="minorHAnsi" w:hAnsiTheme="minorHAnsi" w:cstheme="minorHAnsi"/>
          <w:sz w:val="22"/>
          <w:szCs w:val="22"/>
        </w:rPr>
        <w:t>Aytekin</w:t>
      </w:r>
      <w:proofErr w:type="spellEnd"/>
      <w:r w:rsidRPr="00403DC9">
        <w:rPr>
          <w:rFonts w:asciiTheme="minorHAnsi" w:hAnsiTheme="minorHAnsi" w:cstheme="minorHAnsi"/>
          <w:sz w:val="22"/>
          <w:szCs w:val="22"/>
        </w:rPr>
        <w:t xml:space="preserve">, and Gary </w:t>
      </w:r>
      <w:proofErr w:type="spellStart"/>
      <w:r w:rsidRPr="00403DC9">
        <w:rPr>
          <w:rFonts w:asciiTheme="minorHAnsi" w:hAnsiTheme="minorHAnsi" w:cstheme="minorHAnsi"/>
          <w:sz w:val="22"/>
          <w:szCs w:val="22"/>
        </w:rPr>
        <w:t>Gereffi</w:t>
      </w:r>
      <w:proofErr w:type="spellEnd"/>
      <w:r w:rsidRPr="00403DC9">
        <w:rPr>
          <w:rFonts w:asciiTheme="minorHAnsi" w:hAnsiTheme="minorHAnsi" w:cstheme="minorHAnsi"/>
          <w:sz w:val="22"/>
          <w:szCs w:val="22"/>
        </w:rPr>
        <w:t xml:space="preserve">. </w:t>
      </w:r>
      <w:r w:rsidR="002927C7">
        <w:rPr>
          <w:rFonts w:asciiTheme="minorHAnsi" w:hAnsiTheme="minorHAnsi" w:cstheme="minorHAnsi"/>
          <w:i/>
          <w:iCs/>
          <w:sz w:val="22"/>
          <w:szCs w:val="22"/>
        </w:rPr>
        <w:t>Does Bus Transit R</w:t>
      </w:r>
      <w:r w:rsidRPr="00403DC9">
        <w:rPr>
          <w:rFonts w:asciiTheme="minorHAnsi" w:hAnsiTheme="minorHAnsi" w:cstheme="minorHAnsi"/>
          <w:i/>
          <w:iCs/>
          <w:sz w:val="22"/>
          <w:szCs w:val="22"/>
        </w:rPr>
        <w:t>e</w:t>
      </w:r>
      <w:r w:rsidR="002927C7">
        <w:rPr>
          <w:rFonts w:asciiTheme="minorHAnsi" w:hAnsiTheme="minorHAnsi" w:cstheme="minorHAnsi"/>
          <w:i/>
          <w:iCs/>
          <w:sz w:val="22"/>
          <w:szCs w:val="22"/>
        </w:rPr>
        <w:t>d</w:t>
      </w:r>
      <w:r w:rsidRPr="00403DC9">
        <w:rPr>
          <w:rFonts w:asciiTheme="minorHAnsi" w:hAnsiTheme="minorHAnsi" w:cstheme="minorHAnsi"/>
          <w:i/>
          <w:iCs/>
          <w:sz w:val="22"/>
          <w:szCs w:val="22"/>
        </w:rPr>
        <w:t>uce Greenhouse Gas Emissions?</w:t>
      </w:r>
      <w:r w:rsidRPr="00403DC9">
        <w:rPr>
          <w:rFonts w:asciiTheme="minorHAnsi" w:hAnsiTheme="minorHAnsi" w:cstheme="minorHAnsi"/>
          <w:sz w:val="22"/>
          <w:szCs w:val="22"/>
        </w:rPr>
        <w:t xml:space="preserve">. </w:t>
      </w:r>
      <w:proofErr w:type="gramStart"/>
      <w:r w:rsidRPr="00403DC9">
        <w:rPr>
          <w:rFonts w:asciiTheme="minorHAnsi" w:hAnsiTheme="minorHAnsi" w:cstheme="minorHAnsi"/>
          <w:sz w:val="22"/>
          <w:szCs w:val="22"/>
        </w:rPr>
        <w:t xml:space="preserve">Reason Foundation, </w:t>
      </w:r>
      <w:proofErr w:type="spellStart"/>
      <w:r w:rsidRPr="00403DC9">
        <w:rPr>
          <w:rFonts w:asciiTheme="minorHAnsi" w:hAnsiTheme="minorHAnsi" w:cstheme="minorHAnsi"/>
          <w:sz w:val="22"/>
          <w:szCs w:val="22"/>
        </w:rPr>
        <w:t>n.d</w:t>
      </w:r>
      <w:proofErr w:type="spellEnd"/>
      <w:r w:rsidRPr="00403DC9">
        <w:rPr>
          <w:rFonts w:asciiTheme="minorHAnsi" w:hAnsiTheme="minorHAnsi" w:cstheme="minorHAnsi"/>
          <w:sz w:val="22"/>
          <w:szCs w:val="22"/>
        </w:rPr>
        <w:t>. Web.</w:t>
      </w:r>
      <w:proofErr w:type="gramEnd"/>
      <w:r w:rsidRPr="00403DC9">
        <w:rPr>
          <w:rFonts w:asciiTheme="minorHAnsi" w:hAnsiTheme="minorHAnsi" w:cstheme="minorHAnsi"/>
          <w:sz w:val="22"/>
          <w:szCs w:val="22"/>
        </w:rPr>
        <w:t xml:space="preserve"> 29 Mar. 2012. &lt;http://reason.org/news/show/1009762.html&gt;. </w:t>
      </w:r>
    </w:p>
    <w:p w:rsidR="00E75719" w:rsidRPr="00CC53C8" w:rsidRDefault="00E75719" w:rsidP="00E75719">
      <w:pPr>
        <w:pStyle w:val="citation"/>
        <w:rPr>
          <w:rFonts w:asciiTheme="minorHAnsi" w:hAnsiTheme="minorHAnsi" w:cstheme="minorHAnsi"/>
          <w:sz w:val="22"/>
          <w:szCs w:val="22"/>
        </w:rPr>
      </w:pPr>
      <w:proofErr w:type="spellStart"/>
      <w:r w:rsidRPr="00CC53C8">
        <w:rPr>
          <w:rFonts w:asciiTheme="minorHAnsi" w:hAnsiTheme="minorHAnsi" w:cstheme="minorHAnsi"/>
          <w:sz w:val="22"/>
          <w:szCs w:val="22"/>
        </w:rPr>
        <w:t>Weseloh</w:t>
      </w:r>
      <w:proofErr w:type="spellEnd"/>
      <w:r w:rsidRPr="00CC53C8">
        <w:rPr>
          <w:rFonts w:asciiTheme="minorHAnsi" w:hAnsiTheme="minorHAnsi" w:cstheme="minorHAnsi"/>
          <w:sz w:val="22"/>
          <w:szCs w:val="22"/>
        </w:rPr>
        <w:t xml:space="preserve">, Harry. "Survey </w:t>
      </w:r>
      <w:proofErr w:type="spellStart"/>
      <w:r w:rsidRPr="00CC53C8">
        <w:rPr>
          <w:rFonts w:asciiTheme="minorHAnsi" w:hAnsiTheme="minorHAnsi" w:cstheme="minorHAnsi"/>
          <w:sz w:val="22"/>
          <w:szCs w:val="22"/>
        </w:rPr>
        <w:t>Questionaire</w:t>
      </w:r>
      <w:proofErr w:type="spellEnd"/>
      <w:r w:rsidRPr="00CC53C8">
        <w:rPr>
          <w:rFonts w:asciiTheme="minorHAnsi" w:hAnsiTheme="minorHAnsi" w:cstheme="minorHAnsi"/>
          <w:sz w:val="22"/>
          <w:szCs w:val="22"/>
        </w:rPr>
        <w:t xml:space="preserve"> Data for Oak Springs, IA." </w:t>
      </w:r>
      <w:r w:rsidRPr="00CC53C8">
        <w:rPr>
          <w:rFonts w:asciiTheme="minorHAnsi" w:hAnsiTheme="minorHAnsi" w:cstheme="minorHAnsi"/>
          <w:i/>
          <w:iCs/>
          <w:sz w:val="22"/>
          <w:szCs w:val="22"/>
        </w:rPr>
        <w:t>D2L</w:t>
      </w:r>
      <w:r w:rsidRPr="00CC53C8">
        <w:rPr>
          <w:rFonts w:asciiTheme="minorHAnsi" w:hAnsiTheme="minorHAnsi" w:cstheme="minorHAnsi"/>
          <w:sz w:val="22"/>
          <w:szCs w:val="22"/>
        </w:rPr>
        <w:t xml:space="preserve">. </w:t>
      </w:r>
      <w:proofErr w:type="spellStart"/>
      <w:proofErr w:type="gramStart"/>
      <w:r w:rsidRPr="00CC53C8">
        <w:rPr>
          <w:rFonts w:asciiTheme="minorHAnsi" w:hAnsiTheme="minorHAnsi" w:cstheme="minorHAnsi"/>
          <w:sz w:val="22"/>
          <w:szCs w:val="22"/>
        </w:rPr>
        <w:t>N.p</w:t>
      </w:r>
      <w:proofErr w:type="spellEnd"/>
      <w:proofErr w:type="gramEnd"/>
      <w:r w:rsidRPr="00CC53C8">
        <w:rPr>
          <w:rFonts w:asciiTheme="minorHAnsi" w:hAnsiTheme="minorHAnsi" w:cstheme="minorHAnsi"/>
          <w:sz w:val="22"/>
          <w:szCs w:val="22"/>
        </w:rPr>
        <w:t xml:space="preserve">., </w:t>
      </w:r>
      <w:proofErr w:type="spellStart"/>
      <w:r w:rsidRPr="00CC53C8">
        <w:rPr>
          <w:rFonts w:asciiTheme="minorHAnsi" w:hAnsiTheme="minorHAnsi" w:cstheme="minorHAnsi"/>
          <w:sz w:val="22"/>
          <w:szCs w:val="22"/>
        </w:rPr>
        <w:t>n.d</w:t>
      </w:r>
      <w:proofErr w:type="spellEnd"/>
      <w:r w:rsidRPr="00CC53C8">
        <w:rPr>
          <w:rFonts w:asciiTheme="minorHAnsi" w:hAnsiTheme="minorHAnsi" w:cstheme="minorHAnsi"/>
          <w:sz w:val="22"/>
          <w:szCs w:val="22"/>
        </w:rPr>
        <w:t xml:space="preserve">. Web. 28 Mar. 2012. &lt;https://sctc.ims.mnscu.edu/d2l/lms/content/viewer/main_frame.d2l?ou=1636884&amp;tId=12883811&gt;. </w:t>
      </w:r>
    </w:p>
    <w:p w:rsidR="00E75719" w:rsidRDefault="00E75719" w:rsidP="00F903BF"/>
    <w:p w:rsidR="00471580" w:rsidRDefault="00EB7B40" w:rsidP="00F903BF">
      <w:pPr>
        <w:rPr>
          <w:ins w:id="59" w:author="Owner" w:date="2012-04-02T10:16:00Z"/>
        </w:rPr>
      </w:pPr>
      <w:ins w:id="60" w:author="Owner" w:date="2012-04-02T10:16:00Z">
        <w:r>
          <w:t xml:space="preserve">Good discussion of topic and use of outside material </w:t>
        </w:r>
      </w:ins>
    </w:p>
    <w:p w:rsidR="00EB7B40" w:rsidRDefault="00EB7B40" w:rsidP="00F903BF">
      <w:pPr>
        <w:rPr>
          <w:ins w:id="61" w:author="Owner" w:date="2012-04-02T10:16:00Z"/>
        </w:rPr>
      </w:pPr>
      <w:ins w:id="62" w:author="Owner" w:date="2012-04-02T10:16:00Z">
        <w:r>
          <w:t xml:space="preserve">Edit more closely for formatting </w:t>
        </w:r>
        <w:r>
          <w:t>technique</w:t>
        </w:r>
        <w:r>
          <w:t>s, identifying graphics and removing unneeded words</w:t>
        </w:r>
      </w:ins>
    </w:p>
    <w:p w:rsidR="00EB7B40" w:rsidRDefault="00EB7B40" w:rsidP="00F903BF"/>
    <w:sectPr w:rsidR="00EB7B40" w:rsidSect="0067611A">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9" w:author="Owner" w:date="2012-04-02T10:17:00Z" w:initials="O">
    <w:p w:rsidR="00EB7B40" w:rsidRDefault="00EB7B40">
      <w:pPr>
        <w:pStyle w:val="CommentText"/>
      </w:pPr>
      <w:r>
        <w:rPr>
          <w:rStyle w:val="CommentReference"/>
        </w:rPr>
        <w:annotationRef/>
      </w:r>
      <w:r>
        <w:t>Good, succinct opening paragraph</w:t>
      </w:r>
    </w:p>
  </w:comment>
  <w:comment w:id="11" w:author="Owner" w:date="2012-04-02T10:17:00Z" w:initials="O">
    <w:p w:rsidR="00EB7B40" w:rsidRDefault="00EB7B40">
      <w:pPr>
        <w:pStyle w:val="CommentText"/>
      </w:pPr>
      <w:r>
        <w:rPr>
          <w:rStyle w:val="CommentReference"/>
        </w:rPr>
        <w:annotationRef/>
      </w:r>
      <w:r>
        <w:t>Include headings for each of the major topics in the discussion</w:t>
      </w:r>
    </w:p>
  </w:comment>
  <w:comment w:id="15" w:author="Owner" w:date="2012-04-02T10:17:00Z" w:initials="O">
    <w:p w:rsidR="00EB7B40" w:rsidRDefault="00EB7B40">
      <w:pPr>
        <w:pStyle w:val="CommentText"/>
      </w:pPr>
      <w:r>
        <w:rPr>
          <w:rStyle w:val="CommentReference"/>
        </w:rPr>
        <w:annotationRef/>
      </w:r>
      <w:r>
        <w:t>Keep your voice as “we” as shifting will confuse reader</w:t>
      </w:r>
    </w:p>
  </w:comment>
  <w:comment w:id="24" w:author="Owner" w:date="2012-04-02T10:17:00Z" w:initials="O">
    <w:p w:rsidR="00EB7B40" w:rsidRDefault="00EB7B40">
      <w:pPr>
        <w:pStyle w:val="CommentText"/>
      </w:pPr>
      <w:r>
        <w:rPr>
          <w:rStyle w:val="CommentReference"/>
        </w:rPr>
        <w:annotationRef/>
      </w:r>
      <w:r>
        <w:t xml:space="preserve">Avoid phrases such as “I think” or “in my opinion” as the reader should realize it’s what you think. These words or phrases simply add length and do not clarify the writing. </w:t>
      </w:r>
    </w:p>
  </w:comment>
  <w:comment w:id="29" w:author="Owner" w:date="2012-04-02T10:17:00Z" w:initials="O">
    <w:p w:rsidR="00EB7B40" w:rsidRDefault="00EB7B40">
      <w:pPr>
        <w:pStyle w:val="CommentText"/>
      </w:pPr>
      <w:r>
        <w:rPr>
          <w:rStyle w:val="CommentReference"/>
        </w:rPr>
        <w:annotationRef/>
      </w:r>
      <w:r>
        <w:t>Clearly label each graphic so readers are not confused on which one is referred to</w:t>
      </w:r>
    </w:p>
  </w:comment>
  <w:comment w:id="30" w:author="Owner" w:date="2012-04-02T10:17:00Z" w:initials="O">
    <w:p w:rsidR="00EB7B40" w:rsidRDefault="00EB7B40">
      <w:pPr>
        <w:pStyle w:val="CommentText"/>
      </w:pPr>
      <w:r>
        <w:rPr>
          <w:rStyle w:val="CommentReference"/>
        </w:rPr>
        <w:annotationRef/>
      </w:r>
      <w:r>
        <w:t xml:space="preserve">More clearly </w:t>
      </w:r>
      <w:proofErr w:type="spellStart"/>
      <w:r>
        <w:t>lable</w:t>
      </w:r>
      <w:proofErr w:type="spellEnd"/>
      <w:r>
        <w:t xml:space="preserve"> what this chart means: reader would not know if the pieces mean percentage, total votes, etc. Also include dates and information about what it refers to</w:t>
      </w:r>
    </w:p>
  </w:comment>
  <w:comment w:id="34" w:author="Owner" w:date="2012-04-02T10:17:00Z" w:initials="O">
    <w:p w:rsidR="00EB7B40" w:rsidRDefault="00EB7B40">
      <w:pPr>
        <w:pStyle w:val="CommentText"/>
      </w:pPr>
      <w:r>
        <w:rPr>
          <w:rStyle w:val="CommentReference"/>
        </w:rPr>
        <w:annotationRef/>
      </w:r>
      <w:r>
        <w:t>Research on what it takes for an Iowa city to install a sales tax?</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trackRevisions/>
  <w:doNotTrackMoves/>
  <w:defaultTabStop w:val="720"/>
  <w:characterSpacingControl w:val="doNotCompress"/>
  <w:compat/>
  <w:rsids>
    <w:rsidRoot w:val="009E31FB"/>
    <w:rsid w:val="00003D3A"/>
    <w:rsid w:val="00031D1C"/>
    <w:rsid w:val="000B3D0A"/>
    <w:rsid w:val="00154C57"/>
    <w:rsid w:val="001876A4"/>
    <w:rsid w:val="00190ACA"/>
    <w:rsid w:val="00197E14"/>
    <w:rsid w:val="002927C7"/>
    <w:rsid w:val="002E66B8"/>
    <w:rsid w:val="00325B5C"/>
    <w:rsid w:val="003E4A2A"/>
    <w:rsid w:val="00403DC9"/>
    <w:rsid w:val="00413F9C"/>
    <w:rsid w:val="00421FBA"/>
    <w:rsid w:val="00471580"/>
    <w:rsid w:val="00502B9A"/>
    <w:rsid w:val="0055650E"/>
    <w:rsid w:val="005F34C1"/>
    <w:rsid w:val="0067611A"/>
    <w:rsid w:val="006C1CC9"/>
    <w:rsid w:val="007B18CE"/>
    <w:rsid w:val="008D0E3F"/>
    <w:rsid w:val="008D5FA7"/>
    <w:rsid w:val="008F73CD"/>
    <w:rsid w:val="009900FE"/>
    <w:rsid w:val="009E31FB"/>
    <w:rsid w:val="009E78DD"/>
    <w:rsid w:val="00A54E7E"/>
    <w:rsid w:val="00AB0230"/>
    <w:rsid w:val="00AC6836"/>
    <w:rsid w:val="00AE0C96"/>
    <w:rsid w:val="00B05C35"/>
    <w:rsid w:val="00B30304"/>
    <w:rsid w:val="00B317E1"/>
    <w:rsid w:val="00BC78F6"/>
    <w:rsid w:val="00CC21EA"/>
    <w:rsid w:val="00CC53C8"/>
    <w:rsid w:val="00CF296A"/>
    <w:rsid w:val="00D62BF1"/>
    <w:rsid w:val="00E0786E"/>
    <w:rsid w:val="00E557C1"/>
    <w:rsid w:val="00E75719"/>
    <w:rsid w:val="00E82F43"/>
    <w:rsid w:val="00EB1C02"/>
    <w:rsid w:val="00EB337D"/>
    <w:rsid w:val="00EB7B40"/>
    <w:rsid w:val="00EE3E0F"/>
    <w:rsid w:val="00F903BF"/>
    <w:rsid w:val="00FE0E08"/>
    <w:rsid w:val="00FE2E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1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
    <w:name w:val="citation"/>
    <w:basedOn w:val="Normal"/>
    <w:rsid w:val="00E75719"/>
    <w:pPr>
      <w:spacing w:after="0" w:line="480" w:lineRule="atLeast"/>
      <w:ind w:left="525" w:hanging="450"/>
    </w:pPr>
    <w:rPr>
      <w:rFonts w:ascii="Times New Roman" w:eastAsia="Times New Roman" w:hAnsi="Times New Roman" w:cs="Times New Roman"/>
      <w:sz w:val="18"/>
      <w:szCs w:val="18"/>
    </w:rPr>
  </w:style>
  <w:style w:type="paragraph" w:styleId="BalloonText">
    <w:name w:val="Balloon Text"/>
    <w:basedOn w:val="Normal"/>
    <w:link w:val="BalloonTextChar"/>
    <w:uiPriority w:val="99"/>
    <w:semiHidden/>
    <w:unhideWhenUsed/>
    <w:rsid w:val="00EE3E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3E0F"/>
    <w:rPr>
      <w:rFonts w:ascii="Tahoma" w:hAnsi="Tahoma" w:cs="Tahoma"/>
      <w:sz w:val="16"/>
      <w:szCs w:val="16"/>
    </w:rPr>
  </w:style>
  <w:style w:type="character" w:styleId="CommentReference">
    <w:name w:val="annotation reference"/>
    <w:basedOn w:val="DefaultParagraphFont"/>
    <w:uiPriority w:val="99"/>
    <w:semiHidden/>
    <w:unhideWhenUsed/>
    <w:rsid w:val="00EB7B40"/>
    <w:rPr>
      <w:sz w:val="16"/>
      <w:szCs w:val="16"/>
    </w:rPr>
  </w:style>
  <w:style w:type="paragraph" w:styleId="CommentText">
    <w:name w:val="annotation text"/>
    <w:basedOn w:val="Normal"/>
    <w:link w:val="CommentTextChar"/>
    <w:uiPriority w:val="99"/>
    <w:semiHidden/>
    <w:unhideWhenUsed/>
    <w:rsid w:val="00EB7B40"/>
    <w:pPr>
      <w:spacing w:line="240" w:lineRule="auto"/>
    </w:pPr>
    <w:rPr>
      <w:sz w:val="20"/>
      <w:szCs w:val="20"/>
    </w:rPr>
  </w:style>
  <w:style w:type="character" w:customStyle="1" w:styleId="CommentTextChar">
    <w:name w:val="Comment Text Char"/>
    <w:basedOn w:val="DefaultParagraphFont"/>
    <w:link w:val="CommentText"/>
    <w:uiPriority w:val="99"/>
    <w:semiHidden/>
    <w:rsid w:val="00EB7B40"/>
    <w:rPr>
      <w:sz w:val="20"/>
      <w:szCs w:val="20"/>
    </w:rPr>
  </w:style>
  <w:style w:type="paragraph" w:styleId="CommentSubject">
    <w:name w:val="annotation subject"/>
    <w:basedOn w:val="CommentText"/>
    <w:next w:val="CommentText"/>
    <w:link w:val="CommentSubjectChar"/>
    <w:uiPriority w:val="99"/>
    <w:semiHidden/>
    <w:unhideWhenUsed/>
    <w:rsid w:val="00EB7B40"/>
    <w:rPr>
      <w:b/>
      <w:bCs/>
    </w:rPr>
  </w:style>
  <w:style w:type="character" w:customStyle="1" w:styleId="CommentSubjectChar">
    <w:name w:val="Comment Subject Char"/>
    <w:basedOn w:val="CommentTextChar"/>
    <w:link w:val="CommentSubject"/>
    <w:uiPriority w:val="99"/>
    <w:semiHidden/>
    <w:rsid w:val="00EB7B4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
    <w:name w:val="citation"/>
    <w:basedOn w:val="Normal"/>
    <w:rsid w:val="00E75719"/>
    <w:pPr>
      <w:spacing w:after="0" w:line="480" w:lineRule="atLeast"/>
      <w:ind w:left="525" w:hanging="450"/>
    </w:pPr>
    <w:rPr>
      <w:rFonts w:ascii="Times New Roman" w:eastAsia="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66157280">
      <w:bodyDiv w:val="1"/>
      <w:marLeft w:val="75"/>
      <w:marRight w:val="75"/>
      <w:marTop w:val="75"/>
      <w:marBottom w:val="75"/>
      <w:divBdr>
        <w:top w:val="none" w:sz="0" w:space="0" w:color="auto"/>
        <w:left w:val="none" w:sz="0" w:space="0" w:color="auto"/>
        <w:bottom w:val="none" w:sz="0" w:space="0" w:color="auto"/>
        <w:right w:val="none" w:sz="0" w:space="0" w:color="auto"/>
      </w:divBdr>
      <w:divsChild>
        <w:div w:id="987781066">
          <w:marLeft w:val="0"/>
          <w:marRight w:val="0"/>
          <w:marTop w:val="225"/>
          <w:marBottom w:val="225"/>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webSettings" Target="webSettings.xml"/><Relationship Id="rId7" Type="http://schemas.openxmlformats.org/officeDocument/2006/relationships/hyperlink" Target="http://www.calvin.edu/library/knightcite/index.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2.xml"/><Relationship Id="rId11" Type="http://schemas.microsoft.com/office/2007/relationships/stylesWithEffects" Target="stylesWithEffects.xml"/><Relationship Id="rId5" Type="http://schemas.openxmlformats.org/officeDocument/2006/relationships/chart" Target="charts/chart1.xml"/><Relationship Id="rId10" Type="http://schemas.openxmlformats.org/officeDocument/2006/relationships/theme" Target="theme/theme1.xml"/><Relationship Id="rId4" Type="http://schemas.openxmlformats.org/officeDocument/2006/relationships/comments" Target="comment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plotArea>
      <c:layout/>
      <c:pieChart>
        <c:varyColors val="1"/>
        <c:ser>
          <c:idx val="0"/>
          <c:order val="0"/>
          <c:tx>
            <c:strRef>
              <c:f>Sheet1!$B$1</c:f>
              <c:strCache>
                <c:ptCount val="1"/>
                <c:pt idx="0">
                  <c:v>Amenities</c:v>
                </c:pt>
              </c:strCache>
            </c:strRef>
          </c:tx>
          <c:cat>
            <c:strRef>
              <c:f>Sheet1!$A$2:$A$7</c:f>
              <c:strCache>
                <c:ptCount val="6"/>
                <c:pt idx="0">
                  <c:v>Oak Tress</c:v>
                </c:pt>
                <c:pt idx="1">
                  <c:v>Deciduous</c:v>
                </c:pt>
                <c:pt idx="2">
                  <c:v>Flowering Bushes</c:v>
                </c:pt>
                <c:pt idx="3">
                  <c:v>Perennial Shrubs</c:v>
                </c:pt>
                <c:pt idx="4">
                  <c:v>Cement Benches</c:v>
                </c:pt>
                <c:pt idx="5">
                  <c:v>Fountains</c:v>
                </c:pt>
              </c:strCache>
            </c:strRef>
          </c:cat>
          <c:val>
            <c:numRef>
              <c:f>Sheet1!$B$2:$B$7</c:f>
              <c:numCache>
                <c:formatCode>General</c:formatCode>
                <c:ptCount val="6"/>
                <c:pt idx="0">
                  <c:v>121</c:v>
                </c:pt>
                <c:pt idx="1">
                  <c:v>90</c:v>
                </c:pt>
                <c:pt idx="2">
                  <c:v>56</c:v>
                </c:pt>
                <c:pt idx="3">
                  <c:v>125</c:v>
                </c:pt>
                <c:pt idx="4">
                  <c:v>121</c:v>
                </c:pt>
                <c:pt idx="5">
                  <c:v>15</c:v>
                </c:pt>
              </c:numCache>
            </c:numRef>
          </c:val>
        </c:ser>
        <c:firstSliceAng val="0"/>
      </c:pieChart>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plotArea>
      <c:layout/>
      <c:pieChart>
        <c:varyColors val="1"/>
        <c:ser>
          <c:idx val="0"/>
          <c:order val="0"/>
          <c:tx>
            <c:strRef>
              <c:f>Sheet1!$B$1</c:f>
              <c:strCache>
                <c:ptCount val="1"/>
                <c:pt idx="0">
                  <c:v>Financing Ironhorse Avenue</c:v>
                </c:pt>
              </c:strCache>
            </c:strRef>
          </c:tx>
          <c:cat>
            <c:strRef>
              <c:f>Sheet1!$A$2:$A$4</c:f>
              <c:strCache>
                <c:ptCount val="3"/>
                <c:pt idx="0">
                  <c:v>Bonds</c:v>
                </c:pt>
                <c:pt idx="1">
                  <c:v>Increasing Sales Tax</c:v>
                </c:pt>
                <c:pt idx="2">
                  <c:v>Increasing Property Tax</c:v>
                </c:pt>
              </c:strCache>
            </c:strRef>
          </c:cat>
          <c:val>
            <c:numRef>
              <c:f>Sheet1!$B$2:$B$4</c:f>
              <c:numCache>
                <c:formatCode>General</c:formatCode>
                <c:ptCount val="3"/>
                <c:pt idx="0">
                  <c:v>77</c:v>
                </c:pt>
                <c:pt idx="1">
                  <c:v>27</c:v>
                </c:pt>
                <c:pt idx="2">
                  <c:v>24</c:v>
                </c:pt>
              </c:numCache>
            </c:numRef>
          </c:val>
        </c:ser>
        <c:firstSliceAng val="0"/>
      </c:pieChart>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693</Words>
  <Characters>3952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dc:creator>
  <cp:lastModifiedBy>Owner</cp:lastModifiedBy>
  <cp:revision>2</cp:revision>
  <dcterms:created xsi:type="dcterms:W3CDTF">2012-04-02T15:17:00Z</dcterms:created>
  <dcterms:modified xsi:type="dcterms:W3CDTF">2012-04-02T15:17:00Z</dcterms:modified>
</cp:coreProperties>
</file>